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5672E" w14:textId="139DB1BB" w:rsidR="00FA1AA1" w:rsidRPr="00D01FDB" w:rsidRDefault="00D27DC6" w:rsidP="00FA1AA1">
      <w:pPr>
        <w:pStyle w:val="Zkladntext2"/>
        <w:tabs>
          <w:tab w:val="left" w:pos="4678"/>
        </w:tabs>
        <w:suppressAutoHyphens/>
        <w:spacing w:after="240" w:line="240" w:lineRule="auto"/>
        <w:jc w:val="center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</w:rPr>
        <w:t xml:space="preserve">Příloha č. </w:t>
      </w:r>
      <w:r w:rsidR="006341E9">
        <w:rPr>
          <w:rFonts w:asciiTheme="minorHAnsi" w:hAnsiTheme="minorHAnsi" w:cstheme="minorHAnsi"/>
          <w:b/>
        </w:rPr>
        <w:t>3</w:t>
      </w:r>
      <w:r w:rsidR="00FA1AA1">
        <w:rPr>
          <w:rFonts w:asciiTheme="minorHAnsi" w:hAnsiTheme="minorHAnsi" w:cstheme="minorHAnsi"/>
          <w:b/>
        </w:rPr>
        <w:t xml:space="preserve"> </w:t>
      </w:r>
      <w:r w:rsidR="00FA1AA1" w:rsidRPr="00D01FDB">
        <w:rPr>
          <w:rFonts w:asciiTheme="minorHAnsi" w:hAnsiTheme="minorHAnsi" w:cstheme="minorHAnsi"/>
          <w:b/>
          <w:szCs w:val="22"/>
        </w:rPr>
        <w:t>Smlouvy</w:t>
      </w:r>
    </w:p>
    <w:p w14:paraId="6E543683" w14:textId="1A3D186E" w:rsidR="00FA1AA1" w:rsidRDefault="007A2FBC" w:rsidP="00D27DC6">
      <w:pPr>
        <w:pStyle w:val="Zkladntext2"/>
        <w:tabs>
          <w:tab w:val="left" w:pos="4678"/>
        </w:tabs>
        <w:suppressAutoHyphens/>
        <w:spacing w:before="240" w:after="720" w:line="240" w:lineRule="auto"/>
        <w:jc w:val="center"/>
        <w:rPr>
          <w:rFonts w:asciiTheme="minorHAnsi" w:hAnsiTheme="minorHAnsi" w:cstheme="minorHAnsi"/>
          <w:b/>
          <w:szCs w:val="22"/>
        </w:rPr>
      </w:pPr>
      <w:r w:rsidRPr="007A2FBC">
        <w:rPr>
          <w:rFonts w:asciiTheme="minorHAnsi" w:hAnsiTheme="minorHAnsi" w:cstheme="minorHAnsi"/>
          <w:b/>
          <w:szCs w:val="22"/>
        </w:rPr>
        <w:t>Kalkulace Celkové ceny za Předmět plnění</w:t>
      </w:r>
    </w:p>
    <w:p w14:paraId="133B25D8" w14:textId="6C80C1BC" w:rsidR="009959D7" w:rsidRPr="007A2FBC" w:rsidRDefault="009959D7" w:rsidP="009959D7">
      <w:pPr>
        <w:pStyle w:val="Zkladntext2"/>
        <w:tabs>
          <w:tab w:val="left" w:pos="4678"/>
        </w:tabs>
        <w:suppressAutoHyphens/>
        <w:spacing w:before="480" w:after="240" w:line="240" w:lineRule="auto"/>
        <w:jc w:val="center"/>
        <w:rPr>
          <w:snapToGrid w:val="0"/>
          <w:highlight w:val="cyan"/>
        </w:rPr>
      </w:pPr>
      <w:r w:rsidRPr="007A2FBC">
        <w:rPr>
          <w:rFonts w:asciiTheme="minorHAnsi" w:hAnsiTheme="minorHAnsi" w:cstheme="minorHAnsi"/>
          <w:bCs/>
          <w:szCs w:val="22"/>
          <w:highlight w:val="cyan"/>
        </w:rPr>
        <w:t xml:space="preserve">Bude doplněno před uzavřením Smlouvy dle nabídky vybraného dodavatele. </w:t>
      </w:r>
      <w:r w:rsidRPr="007A2FBC">
        <w:rPr>
          <w:rFonts w:cstheme="minorHAnsi"/>
          <w:bCs/>
          <w:highlight w:val="cyan"/>
        </w:rPr>
        <w:t>Doplněn</w:t>
      </w:r>
      <w:r w:rsidR="007A2FBC" w:rsidRPr="007A2FBC">
        <w:rPr>
          <w:rFonts w:cstheme="minorHAnsi"/>
          <w:bCs/>
          <w:highlight w:val="cyan"/>
        </w:rPr>
        <w:t>y</w:t>
      </w:r>
      <w:r w:rsidRPr="007A2FBC">
        <w:rPr>
          <w:rFonts w:cstheme="minorHAnsi"/>
          <w:bCs/>
          <w:highlight w:val="cyan"/>
        </w:rPr>
        <w:t xml:space="preserve"> bud</w:t>
      </w:r>
      <w:r w:rsidR="007A2FBC" w:rsidRPr="007A2FBC">
        <w:rPr>
          <w:rFonts w:cstheme="minorHAnsi"/>
          <w:bCs/>
          <w:highlight w:val="cyan"/>
        </w:rPr>
        <w:t>ou</w:t>
      </w:r>
      <w:r w:rsidRPr="007A2FBC">
        <w:rPr>
          <w:rFonts w:cstheme="minorHAnsi"/>
          <w:bCs/>
          <w:highlight w:val="cyan"/>
        </w:rPr>
        <w:t xml:space="preserve"> </w:t>
      </w:r>
      <w:r w:rsidR="007A2FBC" w:rsidRPr="007A2FBC">
        <w:rPr>
          <w:rFonts w:cstheme="minorHAnsi"/>
          <w:bCs/>
          <w:highlight w:val="cyan"/>
        </w:rPr>
        <w:t>ceny uvedené na listu „Dodání“ v předloze pro zpracování ceny plnění vyplněné a předložené vybraným dodavatelem v jeho v nabídce</w:t>
      </w:r>
      <w:r w:rsidR="007A2FBC" w:rsidRPr="007A2FBC">
        <w:rPr>
          <w:snapToGrid w:val="0"/>
          <w:highlight w:val="cyan"/>
        </w:rPr>
        <w:t xml:space="preserve">. </w:t>
      </w:r>
      <w:r w:rsidRPr="007A2FBC">
        <w:rPr>
          <w:snapToGrid w:val="0"/>
          <w:highlight w:val="cyan"/>
        </w:rPr>
        <w:t>Podrobnosti stanoví Dokumentace zadávacího řízení.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532"/>
        <w:gridCol w:w="5510"/>
        <w:tblGridChange w:id="0">
          <w:tblGrid>
            <w:gridCol w:w="3532"/>
            <w:gridCol w:w="5510"/>
          </w:tblGrid>
        </w:tblGridChange>
      </w:tblGrid>
      <w:tr w:rsidR="009959D7" w14:paraId="4B992705" w14:textId="77777777" w:rsidTr="006822EA">
        <w:tc>
          <w:tcPr>
            <w:tcW w:w="19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3C7BCB3" w14:textId="139FEE2A" w:rsidR="009959D7" w:rsidRPr="006822EA" w:rsidRDefault="00C8442F" w:rsidP="007A2FBC">
            <w:pPr>
              <w:pStyle w:val="Zkladntext2"/>
              <w:tabs>
                <w:tab w:val="left" w:pos="4678"/>
              </w:tabs>
              <w:suppressAutoHyphens/>
              <w:spacing w:before="240" w:after="240" w:line="240" w:lineRule="auto"/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Dílčí č</w:t>
            </w:r>
            <w:r w:rsidR="006822EA">
              <w:rPr>
                <w:b/>
                <w:bCs/>
                <w:snapToGrid w:val="0"/>
                <w:sz w:val="24"/>
                <w:szCs w:val="24"/>
              </w:rPr>
              <w:t xml:space="preserve">ást </w:t>
            </w:r>
            <w:r w:rsidR="007A2FBC" w:rsidRPr="006822EA">
              <w:rPr>
                <w:b/>
                <w:bCs/>
                <w:snapToGrid w:val="0"/>
                <w:sz w:val="24"/>
                <w:szCs w:val="24"/>
              </w:rPr>
              <w:t>Předmět</w:t>
            </w:r>
            <w:r w:rsidR="006822EA">
              <w:rPr>
                <w:b/>
                <w:bCs/>
                <w:snapToGrid w:val="0"/>
                <w:sz w:val="24"/>
                <w:szCs w:val="24"/>
              </w:rPr>
              <w:t>u</w:t>
            </w:r>
            <w:r w:rsidR="007A2FBC" w:rsidRPr="006822EA">
              <w:rPr>
                <w:b/>
                <w:bCs/>
                <w:snapToGrid w:val="0"/>
                <w:sz w:val="24"/>
                <w:szCs w:val="24"/>
              </w:rPr>
              <w:t xml:space="preserve"> plnění</w:t>
            </w:r>
          </w:p>
        </w:tc>
        <w:tc>
          <w:tcPr>
            <w:tcW w:w="30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09EEA8E" w14:textId="69A17BBD" w:rsidR="009959D7" w:rsidRPr="006822EA" w:rsidRDefault="007A2FBC" w:rsidP="007A2FBC">
            <w:pPr>
              <w:pStyle w:val="Zkladntext2"/>
              <w:tabs>
                <w:tab w:val="left" w:pos="4678"/>
              </w:tabs>
              <w:suppressAutoHyphens/>
              <w:spacing w:before="240" w:after="240" w:line="240" w:lineRule="auto"/>
              <w:jc w:val="center"/>
              <w:rPr>
                <w:b/>
                <w:bCs/>
                <w:snapToGrid w:val="0"/>
                <w:sz w:val="24"/>
                <w:szCs w:val="24"/>
                <w:highlight w:val="cyan"/>
              </w:rPr>
            </w:pPr>
            <w:r w:rsidRPr="006822E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Cena za dodání </w:t>
            </w:r>
            <w:r w:rsidR="00C844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a odevzdání </w:t>
            </w:r>
            <w:r w:rsidR="006822E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dané </w:t>
            </w:r>
            <w:r w:rsidR="00C8442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dílčí </w:t>
            </w:r>
            <w:r w:rsidR="006822E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části </w:t>
            </w:r>
            <w:r w:rsidR="006822EA" w:rsidRPr="006822E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</w:t>
            </w:r>
            <w:r w:rsidRPr="006822E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ředmětu plnění v Kč bez DPH</w:t>
            </w:r>
          </w:p>
        </w:tc>
      </w:tr>
      <w:tr w:rsidR="007A2FBC" w14:paraId="51F535A9" w14:textId="77777777" w:rsidTr="006822EA">
        <w:tc>
          <w:tcPr>
            <w:tcW w:w="1953" w:type="pc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002970" w14:textId="51B28B65" w:rsidR="007A2FBC" w:rsidRDefault="007A2FBC" w:rsidP="007A2FBC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 xml:space="preserve">Cena za </w:t>
            </w:r>
            <w:r w:rsidR="00A430AC">
              <w:rPr>
                <w:b/>
                <w:bCs/>
                <w:snapToGrid w:val="0"/>
              </w:rPr>
              <w:t>Novou i</w:t>
            </w:r>
            <w:r w:rsidR="00592598" w:rsidRPr="00592598">
              <w:rPr>
                <w:b/>
                <w:bCs/>
                <w:snapToGrid w:val="0"/>
              </w:rPr>
              <w:t>nfrastruktur</w:t>
            </w:r>
            <w:r w:rsidR="00592598">
              <w:rPr>
                <w:b/>
                <w:bCs/>
                <w:snapToGrid w:val="0"/>
              </w:rPr>
              <w:t>u</w:t>
            </w:r>
          </w:p>
        </w:tc>
        <w:tc>
          <w:tcPr>
            <w:tcW w:w="3047" w:type="pc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4263A4" w14:textId="5C24A3C5" w:rsidR="007A2FBC" w:rsidRPr="007A2FBC" w:rsidRDefault="006822EA" w:rsidP="007A2FBC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55900" w14:paraId="0BBB4146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B5B9B5" w14:textId="0570126E" w:rsidR="00955900" w:rsidRPr="009959D7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SAN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32A1FEDD" w14:textId="2A602300" w:rsidR="00955900" w:rsidRPr="007A2FBC" w:rsidRDefault="00955900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  <w:bCs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="007A2FBC"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40BB94E7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307DEA2" w14:textId="553B5128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LEAF switch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0FF4E32B" w14:textId="4001EFB9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2F5982D9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B0E4E04" w14:textId="374E7322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LEAN SPINE switch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4ED3D32F" w14:textId="255650B2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68E801E1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0AEEBF" w14:textId="33F246A6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Border LEAF switch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41760D46" w14:textId="7B6270E3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5BF77186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4C5EFF" w14:textId="412E5884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EDGE switch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13E53A3A" w14:textId="0A91A576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7EBC5C7D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C9405E" w14:textId="719EBC83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WAN router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04B71564" w14:textId="1085500D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6A9EDFCC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D05D3F" w14:textId="6AE90C8A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FW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109621E4" w14:textId="655CAE54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50F7B28A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A9977AA" w14:textId="205EA1F2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LB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7C90902B" w14:textId="2F98C1C8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5E6C77C2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E5CB51" w14:textId="7E2006CE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SW pro MGMT DC Fabric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07B5A44B" w14:textId="1BEBB730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43813CCE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6BF9D8" w14:textId="0173C773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Out-of-Band MGMT switch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315C7856" w14:textId="3CDF69E1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0DDF24A9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68586D" w14:textId="08889146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Terminal Server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5215154E" w14:textId="61EDB47A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682131A5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CC28C" w14:textId="124A435F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Rack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3A8053F2" w14:textId="7731A10E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13AF7BF6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CAE14C" w14:textId="37C0E513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Produkční diskové pole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3731FC79" w14:textId="45FC9623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959D7" w14:paraId="14827AC2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D3C54A" w14:textId="037412E6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Zálohovací diskové pole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7044A533" w14:textId="0618A6E4" w:rsidR="009959D7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7A2FBC" w14:paraId="7F5E59F5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26D132" w14:textId="2F1925B3" w:rsidR="007A2FBC" w:rsidRPr="007A2FBC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Pásková knihovna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07346048" w14:textId="7AC73B10" w:rsidR="007A2FBC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7A2FBC" w14:paraId="0090063B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EFDD03" w14:textId="0FEB4D77" w:rsidR="007A2FBC" w:rsidRPr="007A2FBC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SW pro zálohování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18FEC31E" w14:textId="4831C488" w:rsidR="007A2FBC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7A2FBC" w14:paraId="19ACA8D2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2194E4F" w14:textId="78DE3F77" w:rsidR="007A2FBC" w:rsidRPr="007A2FBC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Správa klonovacích (hardware snapshot) funkcí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4FDE2E8D" w14:textId="384D68A7" w:rsidR="007A2FBC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7A2FBC" w14:paraId="4132E11C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46BA9D" w14:textId="51583522" w:rsidR="007A2FBC" w:rsidRPr="007A2FBC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Detekce ransomware hrozeb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6271C22B" w14:textId="0CB4A0F1" w:rsidR="007A2FBC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7A2FBC" w14:paraId="64F89580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81BF08" w14:textId="10B143B0" w:rsidR="007A2FBC" w:rsidRPr="007A2FBC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Výpočetní servery pro ERP SAP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338A8AB8" w14:textId="088F01F7" w:rsidR="007A2FBC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7A2FBC" w14:paraId="09F9DBBA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FB0E1BA" w14:textId="4CE91E81" w:rsidR="007A2FBC" w:rsidRPr="007A2FBC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Servery pro zálohování a dohled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4FD06D31" w14:textId="714B0DFC" w:rsidR="007A2FBC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7A2FBC" w14:paraId="145CDA51" w14:textId="77777777" w:rsidTr="006822EA">
        <w:tc>
          <w:tcPr>
            <w:tcW w:w="1953" w:type="pct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AFD89E" w14:textId="1D7EB94C" w:rsidR="007A2FBC" w:rsidRPr="007A2FBC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r w:rsidRPr="007A2FBC">
              <w:rPr>
                <w:b/>
                <w:bCs/>
                <w:snapToGrid w:val="0"/>
              </w:rPr>
              <w:t>Výpočetní servery pro virtualizaci platformy x86</w:t>
            </w:r>
          </w:p>
        </w:tc>
        <w:tc>
          <w:tcPr>
            <w:tcW w:w="3047" w:type="pct"/>
            <w:tcBorders>
              <w:right w:val="single" w:sz="12" w:space="0" w:color="auto"/>
            </w:tcBorders>
            <w:vAlign w:val="center"/>
          </w:tcPr>
          <w:p w14:paraId="48162381" w14:textId="676471A8" w:rsidR="007A2FBC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7A2FBC" w14:paraId="2B312A0B" w14:textId="77777777" w:rsidTr="00B50849">
        <w:tblPrEx>
          <w:tblW w:w="5000" w:type="pct"/>
          <w:tblPrExChange w:id="1" w:author="Word Document Comparison" w:date="2025-03-31T16:31:00Z" w16du:dateUtc="2025-03-31T14:31:00Z">
            <w:tblPrEx>
              <w:tblW w:w="5000" w:type="pct"/>
            </w:tblPrEx>
          </w:tblPrExChange>
        </w:tblPrEx>
        <w:tc>
          <w:tcPr>
            <w:tcW w:w="1953" w:type="pct"/>
            <w:tcBorders>
              <w:left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  <w:tcPrChange w:id="2" w:author="Word Document Comparison" w:date="2025-03-31T16:31:00Z" w16du:dateUtc="2025-03-31T14:31:00Z">
              <w:tcPr>
                <w:tcW w:w="1953" w:type="pct"/>
                <w:tcBorders>
                  <w:left w:val="single" w:sz="12" w:space="0" w:color="auto"/>
                  <w:bottom w:val="single" w:sz="12" w:space="0" w:color="auto"/>
                </w:tcBorders>
                <w:shd w:val="clear" w:color="auto" w:fill="F2F2F2" w:themeFill="background1" w:themeFillShade="F2"/>
                <w:vAlign w:val="center"/>
              </w:tcPr>
            </w:tcPrChange>
          </w:tcPr>
          <w:p w14:paraId="5332DA24" w14:textId="2EA14E12" w:rsidR="007A2FBC" w:rsidRPr="007A2FBC" w:rsidRDefault="005051E8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b/>
                <w:bCs/>
                <w:snapToGrid w:val="0"/>
              </w:rPr>
            </w:pPr>
            <w:ins w:id="3" w:author="Word Document Comparison" w:date="2025-03-31T16:31:00Z" w16du:dateUtc="2025-03-31T14:31:00Z">
              <w:r>
                <w:rPr>
                  <w:b/>
                  <w:bCs/>
                  <w:snapToGrid w:val="0"/>
                </w:rPr>
                <w:t>S</w:t>
              </w:r>
              <w:r w:rsidR="007A2FBC" w:rsidRPr="007A2FBC">
                <w:rPr>
                  <w:b/>
                  <w:bCs/>
                  <w:snapToGrid w:val="0"/>
                </w:rPr>
                <w:t>ystémový</w:t>
              </w:r>
            </w:ins>
            <w:del w:id="4" w:author="Word Document Comparison" w:date="2025-03-31T16:31:00Z" w16du:dateUtc="2025-03-31T14:31:00Z">
              <w:r w:rsidR="007A2FBC" w:rsidRPr="007A2FBC">
                <w:rPr>
                  <w:b/>
                  <w:bCs/>
                  <w:snapToGrid w:val="0"/>
                </w:rPr>
                <w:delText>Aplikační a systémový</w:delText>
              </w:r>
            </w:del>
            <w:r w:rsidR="007A2FBC" w:rsidRPr="007A2FBC">
              <w:rPr>
                <w:b/>
                <w:bCs/>
                <w:snapToGrid w:val="0"/>
              </w:rPr>
              <w:t xml:space="preserve"> monitoring</w:t>
            </w:r>
          </w:p>
        </w:tc>
        <w:tc>
          <w:tcPr>
            <w:tcW w:w="3047" w:type="pct"/>
            <w:tcBorders>
              <w:bottom w:val="single" w:sz="4" w:space="0" w:color="auto"/>
              <w:right w:val="single" w:sz="12" w:space="0" w:color="auto"/>
            </w:tcBorders>
            <w:vAlign w:val="center"/>
            <w:tcPrChange w:id="5" w:author="Word Document Comparison" w:date="2025-03-31T16:31:00Z" w16du:dateUtc="2025-03-31T14:31:00Z">
              <w:tcPr>
                <w:tcW w:w="3047" w:type="pct"/>
                <w:tcBorders>
                  <w:bottom w:val="single" w:sz="12" w:space="0" w:color="auto"/>
                  <w:right w:val="single" w:sz="12" w:space="0" w:color="auto"/>
                </w:tcBorders>
                <w:vAlign w:val="center"/>
              </w:tcPr>
            </w:tcPrChange>
          </w:tcPr>
          <w:p w14:paraId="60E7799B" w14:textId="136936A4" w:rsidR="007A2FBC" w:rsidRPr="002762BB" w:rsidRDefault="007A2FBC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98450E" w14:paraId="30477AB0" w14:textId="77777777" w:rsidTr="006822EA">
        <w:trPr>
          <w:ins w:id="6" w:author="Word Document Comparison" w:date="2025-03-31T16:31:00Z" w16du:dateUtc="2025-03-31T14:31:00Z"/>
        </w:trPr>
        <w:tc>
          <w:tcPr>
            <w:tcW w:w="195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D3CD856" w14:textId="77777777" w:rsidR="0098450E" w:rsidRPr="007A2FBC" w:rsidRDefault="0098450E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rPr>
                <w:ins w:id="7" w:author="Word Document Comparison" w:date="2025-03-31T16:31:00Z" w16du:dateUtc="2025-03-31T14:31:00Z"/>
                <w:b/>
                <w:bCs/>
                <w:snapToGrid w:val="0"/>
              </w:rPr>
            </w:pPr>
            <w:ins w:id="8" w:author="Word Document Comparison" w:date="2025-03-31T16:31:00Z" w16du:dateUtc="2025-03-31T14:31:00Z">
              <w:r w:rsidRPr="0098450E">
                <w:rPr>
                  <w:b/>
                  <w:bCs/>
                  <w:snapToGrid w:val="0"/>
                </w:rPr>
                <w:t>Provedení migrace dle odst. 13.</w:t>
              </w:r>
              <w:r w:rsidR="00D16FC3">
                <w:rPr>
                  <w:b/>
                  <w:bCs/>
                  <w:snapToGrid w:val="0"/>
                </w:rPr>
                <w:t>7</w:t>
              </w:r>
              <w:r w:rsidRPr="0098450E">
                <w:rPr>
                  <w:b/>
                  <w:bCs/>
                  <w:snapToGrid w:val="0"/>
                </w:rPr>
                <w:t>. Smlouvy na dodávku</w:t>
              </w:r>
            </w:ins>
          </w:p>
        </w:tc>
        <w:tc>
          <w:tcPr>
            <w:tcW w:w="3047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244463E" w14:textId="77777777" w:rsidR="0098450E" w:rsidRPr="007A2FBC" w:rsidRDefault="0098450E" w:rsidP="006822EA">
            <w:pPr>
              <w:pStyle w:val="Zkladntext2"/>
              <w:tabs>
                <w:tab w:val="left" w:pos="4678"/>
              </w:tabs>
              <w:suppressAutoHyphens/>
              <w:spacing w:before="20" w:after="20" w:line="240" w:lineRule="auto"/>
              <w:jc w:val="center"/>
              <w:rPr>
                <w:ins w:id="9" w:author="Word Document Comparison" w:date="2025-03-31T16:31:00Z" w16du:dateUtc="2025-03-31T14:31:00Z"/>
                <w:rFonts w:asciiTheme="minorHAnsi" w:hAnsiTheme="minorHAnsi" w:cstheme="minorHAnsi"/>
                <w:b/>
                <w:bCs/>
                <w:highlight w:val="cyan"/>
              </w:rPr>
            </w:pPr>
            <w:ins w:id="10" w:author="Word Document Comparison" w:date="2025-03-31T16:31:00Z" w16du:dateUtc="2025-03-31T14:31:00Z">
              <w:r w:rsidRPr="007A2FBC">
                <w:rPr>
                  <w:rFonts w:asciiTheme="minorHAnsi" w:hAnsiTheme="minorHAnsi" w:cstheme="minorHAnsi"/>
                  <w:b/>
                  <w:bCs/>
                  <w:highlight w:val="cyan"/>
                </w:rPr>
                <w:fldChar w:fldCharType="begin"/>
              </w:r>
              <w:r w:rsidRPr="007A2FBC">
                <w:rPr>
                  <w:rFonts w:asciiTheme="minorHAnsi" w:hAnsiTheme="minorHAnsi" w:cstheme="minorHAnsi"/>
                  <w:b/>
                  <w:bCs/>
                  <w:highlight w:val="cyan"/>
                </w:rPr>
                <w:instrText xml:space="preserve"> MACROBUTTON  AcceptConflict "[Bude doplněno před uzavřením Smlouvy]" </w:instrText>
              </w:r>
              <w:r w:rsidRPr="007A2FBC">
                <w:rPr>
                  <w:rFonts w:asciiTheme="minorHAnsi" w:hAnsiTheme="minorHAnsi" w:cstheme="minorHAnsi"/>
                  <w:b/>
                  <w:bCs/>
                  <w:highlight w:val="cyan"/>
                </w:rPr>
                <w:fldChar w:fldCharType="end"/>
              </w:r>
              <w:r w:rsidRPr="007A2FBC">
                <w:rPr>
                  <w:rFonts w:asciiTheme="minorHAnsi" w:hAnsiTheme="minorHAnsi" w:cstheme="minorHAnsi"/>
                  <w:b/>
                  <w:bCs/>
                </w:rPr>
                <w:t>,- Kč bez DPH</w:t>
              </w:r>
            </w:ins>
          </w:p>
        </w:tc>
      </w:tr>
      <w:tr w:rsidR="007A2FBC" w14:paraId="4EB2A95B" w14:textId="77777777" w:rsidTr="006822EA">
        <w:tc>
          <w:tcPr>
            <w:tcW w:w="19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B99F58" w14:textId="0E97C1E4" w:rsidR="007A2FBC" w:rsidRPr="007A2FBC" w:rsidRDefault="007A2FBC" w:rsidP="007A2FBC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Cena za Předimplementační analýzu</w:t>
            </w:r>
          </w:p>
        </w:tc>
        <w:tc>
          <w:tcPr>
            <w:tcW w:w="30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22E4DC" w14:textId="17ACD15C" w:rsidR="007A2FBC" w:rsidRPr="002762BB" w:rsidRDefault="007A2FBC" w:rsidP="007A2FBC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highlight w:val="cyan"/>
              </w:rPr>
            </w:pP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begin"/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instrText xml:space="preserve"> MACROBUTTON  AcceptConflict "[Bude doplněno před uzavřením Smlouvy]" </w:instrText>
            </w:r>
            <w:r w:rsidRPr="007A2FBC">
              <w:rPr>
                <w:rFonts w:asciiTheme="minorHAnsi" w:hAnsiTheme="minorHAnsi" w:cstheme="minorHAnsi"/>
                <w:b/>
                <w:bCs/>
                <w:highlight w:val="cyan"/>
              </w:rPr>
              <w:fldChar w:fldCharType="end"/>
            </w:r>
            <w:r w:rsidRPr="007A2FBC">
              <w:rPr>
                <w:rFonts w:asciiTheme="minorHAnsi" w:hAnsiTheme="minorHAnsi" w:cstheme="minorHAnsi"/>
                <w:b/>
                <w:bCs/>
              </w:rPr>
              <w:t>,- Kč bez DPH</w:t>
            </w:r>
          </w:p>
        </w:tc>
      </w:tr>
      <w:tr w:rsidR="007A2FBC" w14:paraId="6C2CCCA3" w14:textId="77777777" w:rsidTr="006822EA">
        <w:trPr>
          <w:trHeight w:val="819"/>
        </w:trPr>
        <w:tc>
          <w:tcPr>
            <w:tcW w:w="19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9AE2C27" w14:textId="1EF36F0E" w:rsidR="007A2FBC" w:rsidRPr="006822EA" w:rsidRDefault="007A2FBC" w:rsidP="007A2FBC">
            <w:pPr>
              <w:pStyle w:val="Zkladntext2"/>
              <w:tabs>
                <w:tab w:val="left" w:pos="4678"/>
              </w:tabs>
              <w:suppressAutoHyphens/>
              <w:spacing w:before="240" w:after="240" w:line="240" w:lineRule="auto"/>
              <w:rPr>
                <w:b/>
                <w:bCs/>
                <w:snapToGrid w:val="0"/>
                <w:sz w:val="24"/>
                <w:szCs w:val="24"/>
              </w:rPr>
            </w:pPr>
            <w:r w:rsidRPr="006822EA">
              <w:rPr>
                <w:b/>
                <w:bCs/>
                <w:snapToGrid w:val="0"/>
                <w:sz w:val="24"/>
                <w:szCs w:val="24"/>
              </w:rPr>
              <w:t>Celková cena za Předmět plnění</w:t>
            </w:r>
          </w:p>
        </w:tc>
        <w:tc>
          <w:tcPr>
            <w:tcW w:w="304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9E0B280" w14:textId="5BE88745" w:rsidR="007A2FBC" w:rsidRPr="006822EA" w:rsidRDefault="007A2FBC" w:rsidP="007A2FBC">
            <w:pPr>
              <w:pStyle w:val="Zkladntext2"/>
              <w:tabs>
                <w:tab w:val="left" w:pos="4678"/>
              </w:tabs>
              <w:suppressAutoHyphens/>
              <w:spacing w:before="120" w:line="240" w:lineRule="auto"/>
              <w:jc w:val="center"/>
              <w:rPr>
                <w:snapToGrid w:val="0"/>
                <w:sz w:val="24"/>
                <w:szCs w:val="24"/>
                <w:highlight w:val="cyan"/>
              </w:rPr>
            </w:pPr>
            <w:r w:rsidRPr="006822EA"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cyan"/>
              </w:rPr>
              <w:fldChar w:fldCharType="begin"/>
            </w:r>
            <w:r w:rsidRPr="006822EA"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cyan"/>
              </w:rPr>
              <w:instrText xml:space="preserve"> MACROBUTTON  AcceptConflict "[Bude doplněno před uzavřením Smlouvy]" </w:instrText>
            </w:r>
            <w:r w:rsidRPr="006822EA"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cyan"/>
              </w:rPr>
              <w:fldChar w:fldCharType="end"/>
            </w:r>
            <w:r w:rsidRPr="006822E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,- Kč bez DPH</w:t>
            </w:r>
          </w:p>
        </w:tc>
      </w:tr>
    </w:tbl>
    <w:p w14:paraId="6214064F" w14:textId="0C5B329F" w:rsidR="009B1705" w:rsidRPr="00AE483F" w:rsidRDefault="009B1705" w:rsidP="00F73526">
      <w:pPr>
        <w:pStyle w:val="Zkladntext2"/>
        <w:tabs>
          <w:tab w:val="left" w:pos="4678"/>
        </w:tabs>
        <w:suppressAutoHyphens/>
        <w:spacing w:before="480" w:after="240" w:line="240" w:lineRule="auto"/>
        <w:jc w:val="center"/>
        <w:rPr>
          <w:snapToGrid w:val="0"/>
          <w:highlight w:val="cyan"/>
        </w:rPr>
      </w:pPr>
    </w:p>
    <w:sectPr w:rsidR="009B1705" w:rsidRPr="00AE483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F687B" w14:textId="77777777" w:rsidR="00FD57A6" w:rsidRDefault="00FD57A6" w:rsidP="00B401D6">
      <w:pPr>
        <w:spacing w:after="0" w:line="240" w:lineRule="auto"/>
      </w:pPr>
      <w:r>
        <w:separator/>
      </w:r>
    </w:p>
  </w:endnote>
  <w:endnote w:type="continuationSeparator" w:id="0">
    <w:p w14:paraId="50795808" w14:textId="77777777" w:rsidR="00FD57A6" w:rsidRDefault="00FD57A6" w:rsidP="00B401D6">
      <w:pPr>
        <w:spacing w:after="0" w:line="240" w:lineRule="auto"/>
      </w:pPr>
      <w:r>
        <w:continuationSeparator/>
      </w:r>
    </w:p>
  </w:endnote>
  <w:endnote w:type="continuationNotice" w:id="1">
    <w:p w14:paraId="74802B94" w14:textId="77777777" w:rsidR="00FD57A6" w:rsidRDefault="00FD57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5A0CD" w14:textId="77777777" w:rsidR="00932889" w:rsidRDefault="009328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A9D7C" w14:textId="77777777" w:rsidR="00FD57A6" w:rsidRDefault="00FD57A6" w:rsidP="00B401D6">
      <w:pPr>
        <w:spacing w:after="0" w:line="240" w:lineRule="auto"/>
      </w:pPr>
      <w:r>
        <w:separator/>
      </w:r>
    </w:p>
  </w:footnote>
  <w:footnote w:type="continuationSeparator" w:id="0">
    <w:p w14:paraId="5AB7548E" w14:textId="77777777" w:rsidR="00FD57A6" w:rsidRDefault="00FD57A6" w:rsidP="00B401D6">
      <w:pPr>
        <w:spacing w:after="0" w:line="240" w:lineRule="auto"/>
      </w:pPr>
      <w:r>
        <w:continuationSeparator/>
      </w:r>
    </w:p>
  </w:footnote>
  <w:footnote w:type="continuationNotice" w:id="1">
    <w:p w14:paraId="47CB27D8" w14:textId="77777777" w:rsidR="00FD57A6" w:rsidRDefault="00FD57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FB285" w14:textId="77777777" w:rsidR="00932889" w:rsidRDefault="009328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AA1"/>
    <w:rsid w:val="00030D4C"/>
    <w:rsid w:val="00050327"/>
    <w:rsid w:val="00057A9B"/>
    <w:rsid w:val="000B7AAF"/>
    <w:rsid w:val="000C6D84"/>
    <w:rsid w:val="000E01E1"/>
    <w:rsid w:val="00172A4F"/>
    <w:rsid w:val="00197BD1"/>
    <w:rsid w:val="001C3E4D"/>
    <w:rsid w:val="00216E0C"/>
    <w:rsid w:val="002261B2"/>
    <w:rsid w:val="002A7081"/>
    <w:rsid w:val="00302B3F"/>
    <w:rsid w:val="0038477A"/>
    <w:rsid w:val="003D240F"/>
    <w:rsid w:val="00405940"/>
    <w:rsid w:val="00406B73"/>
    <w:rsid w:val="004547E7"/>
    <w:rsid w:val="0046630B"/>
    <w:rsid w:val="004C3E1B"/>
    <w:rsid w:val="005051E8"/>
    <w:rsid w:val="00520D65"/>
    <w:rsid w:val="00554EC1"/>
    <w:rsid w:val="00567060"/>
    <w:rsid w:val="00592598"/>
    <w:rsid w:val="00607C08"/>
    <w:rsid w:val="0061097B"/>
    <w:rsid w:val="006341E9"/>
    <w:rsid w:val="006822EA"/>
    <w:rsid w:val="006C67DE"/>
    <w:rsid w:val="006E31D3"/>
    <w:rsid w:val="006F4AB4"/>
    <w:rsid w:val="007169F1"/>
    <w:rsid w:val="00733B20"/>
    <w:rsid w:val="00747E06"/>
    <w:rsid w:val="007A2FBC"/>
    <w:rsid w:val="007A4286"/>
    <w:rsid w:val="007F2470"/>
    <w:rsid w:val="00803BCF"/>
    <w:rsid w:val="00817C01"/>
    <w:rsid w:val="008449A1"/>
    <w:rsid w:val="008B277B"/>
    <w:rsid w:val="008B6BFC"/>
    <w:rsid w:val="008C28D2"/>
    <w:rsid w:val="008C7B42"/>
    <w:rsid w:val="00932889"/>
    <w:rsid w:val="00955900"/>
    <w:rsid w:val="00970D6D"/>
    <w:rsid w:val="0098450E"/>
    <w:rsid w:val="009959D7"/>
    <w:rsid w:val="009B1705"/>
    <w:rsid w:val="009E611B"/>
    <w:rsid w:val="00A11308"/>
    <w:rsid w:val="00A357AE"/>
    <w:rsid w:val="00A430AC"/>
    <w:rsid w:val="00A64AFF"/>
    <w:rsid w:val="00AE483F"/>
    <w:rsid w:val="00AF6702"/>
    <w:rsid w:val="00B04E53"/>
    <w:rsid w:val="00B401D6"/>
    <w:rsid w:val="00B4441C"/>
    <w:rsid w:val="00B4584B"/>
    <w:rsid w:val="00B50849"/>
    <w:rsid w:val="00B51B4F"/>
    <w:rsid w:val="00BD5652"/>
    <w:rsid w:val="00BF474E"/>
    <w:rsid w:val="00C0629E"/>
    <w:rsid w:val="00C61623"/>
    <w:rsid w:val="00C72C56"/>
    <w:rsid w:val="00C8442F"/>
    <w:rsid w:val="00CD0C23"/>
    <w:rsid w:val="00CE3A9D"/>
    <w:rsid w:val="00D12464"/>
    <w:rsid w:val="00D16FC3"/>
    <w:rsid w:val="00D27DC6"/>
    <w:rsid w:val="00D956F1"/>
    <w:rsid w:val="00D96D04"/>
    <w:rsid w:val="00DE12E1"/>
    <w:rsid w:val="00E92410"/>
    <w:rsid w:val="00F4591A"/>
    <w:rsid w:val="00F519D2"/>
    <w:rsid w:val="00F55C7B"/>
    <w:rsid w:val="00F73526"/>
    <w:rsid w:val="00FA1AA1"/>
    <w:rsid w:val="00FC2D39"/>
    <w:rsid w:val="00FD144B"/>
    <w:rsid w:val="00FD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E7F6E"/>
  <w15:chartTrackingRefBased/>
  <w15:docId w15:val="{F07A6122-B4CD-400B-8A8E-8CAE914B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FA1AA1"/>
    <w:pPr>
      <w:spacing w:after="120" w:line="480" w:lineRule="auto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FA1AA1"/>
    <w:rPr>
      <w:rFonts w:ascii="Calibri" w:eastAsia="Times New Roman" w:hAnsi="Calibri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40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1D6"/>
  </w:style>
  <w:style w:type="paragraph" w:styleId="Zpat">
    <w:name w:val="footer"/>
    <w:basedOn w:val="Normln"/>
    <w:link w:val="ZpatChar"/>
    <w:uiPriority w:val="99"/>
    <w:unhideWhenUsed/>
    <w:rsid w:val="00B40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1D6"/>
  </w:style>
  <w:style w:type="table" w:styleId="Mkatabulky">
    <w:name w:val="Table Grid"/>
    <w:basedOn w:val="Normlntabulka"/>
    <w:uiPriority w:val="39"/>
    <w:rsid w:val="00995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932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8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33E84D-7732-449A-AEA2-1AD8FCD79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AB4B8D-5AFC-470A-9421-628790CE69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D03DEF-9EAC-413E-A423-6CF10DF627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C1160A-72DD-407D-8A59-1B95B7BF43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BA533C0-79D4-45F9-9801-C60A56FCD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62B0F0D3-E675-44BA-BB98-84DB17B6861E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1483DA0A-8414-4106-BF7A-6339E5DF7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477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1</cp:revision>
  <dcterms:created xsi:type="dcterms:W3CDTF">2022-12-22T07:24:00Z</dcterms:created>
  <dcterms:modified xsi:type="dcterms:W3CDTF">2025-03-31T14:31:00Z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